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1C79F8" w:rsidTr="009E39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1A559E" w:rsidRDefault="001C79F8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A559E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1A559E" w:rsidRDefault="005E45AF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A559E">
              <w:rPr>
                <w:b/>
                <w:sz w:val="24"/>
                <w:szCs w:val="24"/>
              </w:rPr>
              <w:t>204Е146</w:t>
            </w:r>
          </w:p>
        </w:tc>
      </w:tr>
      <w:tr w:rsidR="001C79F8" w:rsidTr="009E39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1A559E" w:rsidRDefault="001C79F8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A559E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1A559E" w:rsidRDefault="00B171BC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A559E">
              <w:rPr>
                <w:b/>
                <w:sz w:val="24"/>
                <w:szCs w:val="24"/>
              </w:rPr>
              <w:t>2315795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E53DA" w:rsidRDefault="00AE53DA" w:rsidP="00AE53DA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Первый заместитель директора - главный инженер</w:t>
      </w:r>
    </w:p>
    <w:p w:rsidR="00AE53DA" w:rsidRDefault="00AE53DA" w:rsidP="00AE53DA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E53DA" w:rsidRPr="00205DDF" w:rsidRDefault="00AE53DA" w:rsidP="00AE53D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AE53DA" w:rsidRPr="00205DDF" w:rsidRDefault="00AE53DA" w:rsidP="00AE53DA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516039">
        <w:rPr>
          <w:b/>
          <w:sz w:val="24"/>
          <w:szCs w:val="24"/>
        </w:rPr>
        <w:t xml:space="preserve"> ПСтО</w:t>
      </w:r>
      <w:r w:rsidR="00404FEE">
        <w:rPr>
          <w:b/>
          <w:sz w:val="24"/>
          <w:szCs w:val="24"/>
        </w:rPr>
        <w:t>-</w:t>
      </w:r>
      <w:r w:rsidR="00B171BC">
        <w:rPr>
          <w:b/>
          <w:sz w:val="24"/>
          <w:szCs w:val="24"/>
        </w:rPr>
        <w:t>3-</w:t>
      </w:r>
      <w:r w:rsidR="00404FEE">
        <w:rPr>
          <w:b/>
          <w:sz w:val="24"/>
          <w:szCs w:val="24"/>
        </w:rPr>
        <w:t>1</w:t>
      </w:r>
      <w:r w:rsidR="00DE3109">
        <w:rPr>
          <w:b/>
          <w:sz w:val="24"/>
          <w:szCs w:val="24"/>
        </w:rPr>
        <w:t>0</w:t>
      </w:r>
      <w:r w:rsidR="00611AEA">
        <w:rPr>
          <w:b/>
          <w:sz w:val="24"/>
          <w:szCs w:val="24"/>
        </w:rPr>
        <w:t> </w:t>
      </w:r>
      <w:r w:rsidR="00B171BC">
        <w:rPr>
          <w:b/>
          <w:sz w:val="24"/>
          <w:szCs w:val="24"/>
        </w:rPr>
        <w:t>150</w:t>
      </w:r>
      <w:r w:rsidR="00AB6AE8">
        <w:rPr>
          <w:b/>
          <w:sz w:val="24"/>
          <w:szCs w:val="24"/>
        </w:rPr>
        <w:t>/</w:t>
      </w:r>
      <w:r w:rsidR="00B171BC">
        <w:rPr>
          <w:b/>
          <w:sz w:val="24"/>
          <w:szCs w:val="24"/>
        </w:rPr>
        <w:t>240 с/</w:t>
      </w:r>
      <w:proofErr w:type="gramStart"/>
      <w:r w:rsidR="00B171BC">
        <w:rPr>
          <w:b/>
          <w:sz w:val="24"/>
          <w:szCs w:val="24"/>
        </w:rPr>
        <w:t>н</w:t>
      </w:r>
      <w:proofErr w:type="gramEnd"/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AE53DA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AE53DA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DE3109" w:rsidRDefault="00516039" w:rsidP="00B171BC">
            <w:pPr>
              <w:tabs>
                <w:tab w:val="left" w:pos="1168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ПСтО</w:t>
            </w:r>
            <w:r w:rsidR="00DE3109" w:rsidRPr="00205DDF">
              <w:rPr>
                <w:sz w:val="24"/>
                <w:szCs w:val="24"/>
              </w:rPr>
              <w:t>-</w:t>
            </w:r>
            <w:r w:rsidR="00B171BC">
              <w:rPr>
                <w:sz w:val="24"/>
                <w:szCs w:val="24"/>
              </w:rPr>
              <w:t>3-</w:t>
            </w:r>
            <w:r w:rsidR="00DE3109" w:rsidRPr="00205DDF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CB5E52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E53D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B171BC">
              <w:rPr>
                <w:color w:val="000000"/>
                <w:sz w:val="24"/>
                <w:szCs w:val="24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E53D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171BC">
              <w:rPr>
                <w:color w:val="000000"/>
                <w:sz w:val="24"/>
                <w:szCs w:val="24"/>
              </w:rPr>
              <w:t>150; 185; 240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E53DA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соединительная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 основе термоусаживаемых изделий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E53DA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B171B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соединения </w:t>
            </w:r>
            <w:r w:rsidR="00B171BC">
              <w:rPr>
                <w:color w:val="000000"/>
                <w:sz w:val="24"/>
                <w:szCs w:val="24"/>
              </w:rPr>
              <w:t>многожильных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 И</w:t>
            </w:r>
            <w:r w:rsidRPr="00205DDF">
              <w:rPr>
                <w:color w:val="000000"/>
                <w:sz w:val="24"/>
                <w:szCs w:val="24"/>
              </w:rPr>
              <w:t>с</w:t>
            </w:r>
            <w:r w:rsidRPr="00205DDF">
              <w:rPr>
                <w:color w:val="000000"/>
                <w:sz w:val="24"/>
                <w:szCs w:val="24"/>
              </w:rPr>
              <w:t>пользуются для кабелей, проложенных на открытом воздухе, в тоннелях, кабел</w:t>
            </w:r>
            <w:r w:rsidRPr="00205DDF">
              <w:rPr>
                <w:color w:val="000000"/>
                <w:sz w:val="24"/>
                <w:szCs w:val="24"/>
              </w:rPr>
              <w:t>ь</w:t>
            </w:r>
            <w:r w:rsidRPr="00205DDF">
              <w:rPr>
                <w:color w:val="000000"/>
                <w:sz w:val="24"/>
                <w:szCs w:val="24"/>
              </w:rPr>
              <w:t>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E53DA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в области срезов полупроводящего слоя по изоляции на обоих концах кабеля должны быть установлены трубки выравнивания напр</w:t>
            </w:r>
            <w:r w:rsidRPr="00205DDF">
              <w:rPr>
                <w:sz w:val="24"/>
                <w:szCs w:val="24"/>
              </w:rPr>
              <w:t>я</w:t>
            </w:r>
            <w:r w:rsidRPr="00205DDF">
              <w:rPr>
                <w:sz w:val="24"/>
                <w:szCs w:val="24"/>
              </w:rPr>
              <w:t xml:space="preserve">женности электрического поля; для сглаживания напряженности электрического поля в месте соединения на соединитель устанавливается  </w:t>
            </w:r>
            <w:proofErr w:type="spellStart"/>
            <w:r w:rsidRPr="00205DDF">
              <w:rPr>
                <w:sz w:val="24"/>
                <w:szCs w:val="24"/>
              </w:rPr>
              <w:t>термоплавкая</w:t>
            </w:r>
            <w:proofErr w:type="spellEnd"/>
            <w:r w:rsidRPr="00205DDF">
              <w:rPr>
                <w:sz w:val="24"/>
                <w:szCs w:val="24"/>
              </w:rPr>
              <w:t xml:space="preserve"> пластина выравнивания напряженности электрического поля; для восстановления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кабеля, а именно изоляционного и полупроводящего слоев, устанавл</w:t>
            </w:r>
            <w:r w:rsidRPr="00205DDF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>вается трехслойная термоусаживаемая трубка, применение многослойной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недопустимо;    для обеспечения полной герметичности муфты после монтажа, на внутреннюю поверхность защитного кожуха равномерным спло</w:t>
            </w:r>
            <w:r w:rsidRPr="00205DDF">
              <w:rPr>
                <w:sz w:val="24"/>
                <w:szCs w:val="24"/>
              </w:rPr>
              <w:t>ш</w:t>
            </w:r>
            <w:r w:rsidRPr="00205DDF">
              <w:rPr>
                <w:sz w:val="24"/>
                <w:szCs w:val="24"/>
              </w:rPr>
              <w:t xml:space="preserve">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клей; соединение жил кабеля и медных проволок экрана кабеля осуществляется болтовыми соединителями.</w:t>
            </w:r>
          </w:p>
        </w:tc>
      </w:tr>
      <w:tr w:rsidR="00CB0ADF" w:rsidRPr="00205DDF" w:rsidTr="00AE53DA">
        <w:trPr>
          <w:trHeight w:val="219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5708F9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Внутренняя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Внешняя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антитрекинговая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изолирующая трубка*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Трубки выравнивания напряж</w:t>
            </w:r>
            <w:r>
              <w:rPr>
                <w:color w:val="000000"/>
                <w:sz w:val="24"/>
                <w:szCs w:val="24"/>
              </w:rPr>
              <w:t>енности электрического поля*.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Полупроводящая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Защитный кожух*.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Самос</w:t>
            </w:r>
            <w:r>
              <w:rPr>
                <w:color w:val="000000"/>
                <w:sz w:val="24"/>
                <w:szCs w:val="24"/>
              </w:rPr>
              <w:t>липающаяся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полупроводящая лента.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Гильза соединительная на провод перемычки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Болтов</w:t>
            </w:r>
            <w:r w:rsidR="00B171BC">
              <w:rPr>
                <w:sz w:val="24"/>
                <w:szCs w:val="24"/>
              </w:rPr>
              <w:t>ые</w:t>
            </w:r>
            <w:r w:rsidRPr="00205DDF">
              <w:rPr>
                <w:sz w:val="24"/>
                <w:szCs w:val="24"/>
              </w:rPr>
              <w:t xml:space="preserve"> алюминиевы</w:t>
            </w:r>
            <w:r w:rsidR="00B171BC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 соединител</w:t>
            </w:r>
            <w:r w:rsidR="00B171BC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 xml:space="preserve"> с 4-мя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>
              <w:rPr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 xml:space="preserve">Бандажная медная </w:t>
            </w:r>
            <w:r>
              <w:rPr>
                <w:color w:val="000000"/>
                <w:sz w:val="24"/>
                <w:szCs w:val="24"/>
              </w:rPr>
              <w:t>проволока.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Медная луженая сетка.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омплектовочная ведомость.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ind w:left="360" w:firstLine="0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E53D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AE53DA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</w:t>
      </w:r>
      <w:r w:rsidRPr="00205DDF">
        <w:rPr>
          <w:bCs/>
          <w:sz w:val="24"/>
          <w:szCs w:val="24"/>
        </w:rPr>
        <w:lastRenderedPageBreak/>
        <w:t xml:space="preserve">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AE53DA" w:rsidRPr="00AE53DA">
        <w:rPr>
          <w:sz w:val="24"/>
          <w:szCs w:val="24"/>
        </w:rPr>
        <w:t xml:space="preserve"> </w:t>
      </w:r>
      <w:r w:rsidR="00AE53DA" w:rsidRPr="00837495">
        <w:rPr>
          <w:sz w:val="24"/>
          <w:szCs w:val="24"/>
        </w:rPr>
        <w:t>- «Смоленскэнерго»</w:t>
      </w:r>
      <w:r w:rsidR="00AE53DA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681448" w:rsidRPr="00681448" w:rsidRDefault="00681448" w:rsidP="0068144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681448">
        <w:rPr>
          <w:b/>
          <w:bCs/>
          <w:sz w:val="26"/>
          <w:szCs w:val="26"/>
        </w:rPr>
        <w:t>Предмет закупки</w:t>
      </w:r>
    </w:p>
    <w:p w:rsidR="00681448" w:rsidRDefault="00681448" w:rsidP="0068144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681448" w:rsidRDefault="00681448" w:rsidP="00681448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681448" w:rsidTr="00681448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681448" w:rsidTr="00681448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81448">
              <w:rPr>
                <w:color w:val="000000"/>
                <w:sz w:val="22"/>
                <w:szCs w:val="22"/>
              </w:rPr>
              <w:t>Муфта кабельная ПСтО-3-10 150/240 с/</w:t>
            </w:r>
            <w:proofErr w:type="gramStart"/>
            <w:r w:rsidRPr="00681448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48" w:rsidRDefault="0068144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681448" w:rsidRDefault="00681448" w:rsidP="00681448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90336D" w:rsidRPr="00205DDF" w:rsidRDefault="0090336D" w:rsidP="00451C4D">
      <w:pPr>
        <w:rPr>
          <w:sz w:val="24"/>
          <w:szCs w:val="24"/>
        </w:rPr>
      </w:pPr>
    </w:p>
    <w:bookmarkEnd w:id="1"/>
    <w:p w:rsidR="00AE53DA" w:rsidRPr="00205DDF" w:rsidRDefault="00AE53DA" w:rsidP="00AE53DA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Pr="00205DDF">
        <w:rPr>
          <w:sz w:val="24"/>
          <w:szCs w:val="24"/>
        </w:rPr>
        <w:t xml:space="preserve">         </w:t>
      </w:r>
    </w:p>
    <w:p w:rsidR="008A5CA5" w:rsidRPr="00205DDF" w:rsidRDefault="00C23CA7" w:rsidP="00C23CA7">
      <w:pPr>
        <w:ind w:firstLine="0"/>
        <w:rPr>
          <w:color w:val="00B0F0"/>
          <w:sz w:val="24"/>
          <w:szCs w:val="24"/>
        </w:rPr>
      </w:pPr>
      <w:r w:rsidRPr="00205DDF">
        <w:rPr>
          <w:sz w:val="24"/>
          <w:szCs w:val="24"/>
        </w:rPr>
        <w:t xml:space="preserve">     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92" w:rsidRDefault="006B4692">
      <w:r>
        <w:separator/>
      </w:r>
    </w:p>
  </w:endnote>
  <w:endnote w:type="continuationSeparator" w:id="0">
    <w:p w:rsidR="006B4692" w:rsidRDefault="006B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7508AD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681448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92" w:rsidRDefault="006B4692">
      <w:r>
        <w:separator/>
      </w:r>
    </w:p>
  </w:footnote>
  <w:footnote w:type="continuationSeparator" w:id="0">
    <w:p w:rsidR="006B4692" w:rsidRDefault="006B4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508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1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5"/>
  </w:num>
  <w:num w:numId="5">
    <w:abstractNumId w:val="17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9"/>
  </w:num>
  <w:num w:numId="13">
    <w:abstractNumId w:val="13"/>
  </w:num>
  <w:num w:numId="14">
    <w:abstractNumId w:val="20"/>
  </w:num>
  <w:num w:numId="15">
    <w:abstractNumId w:val="15"/>
  </w:num>
  <w:num w:numId="16">
    <w:abstractNumId w:val="4"/>
  </w:num>
  <w:num w:numId="17">
    <w:abstractNumId w:val="3"/>
  </w:num>
  <w:num w:numId="18">
    <w:abstractNumId w:val="22"/>
  </w:num>
  <w:num w:numId="19">
    <w:abstractNumId w:val="12"/>
  </w:num>
  <w:num w:numId="20">
    <w:abstractNumId w:val="21"/>
  </w:num>
  <w:num w:numId="21">
    <w:abstractNumId w:val="14"/>
  </w:num>
  <w:num w:numId="22">
    <w:abstractNumId w:val="10"/>
  </w:num>
  <w:num w:numId="2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60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8FB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428A"/>
    <w:rsid w:val="001A559E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CC"/>
    <w:rsid w:val="001C37EA"/>
    <w:rsid w:val="001C4CAC"/>
    <w:rsid w:val="001C53B1"/>
    <w:rsid w:val="001C62C7"/>
    <w:rsid w:val="001C645E"/>
    <w:rsid w:val="001C79F8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2F1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6EA6"/>
    <w:rsid w:val="00487402"/>
    <w:rsid w:val="00490EA7"/>
    <w:rsid w:val="00492EC7"/>
    <w:rsid w:val="004930E8"/>
    <w:rsid w:val="00494986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039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47BC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08F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AF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448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692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8AD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C76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1D11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B577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39B8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2554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53DA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1BC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5547"/>
    <w:rsid w:val="00BE7AEA"/>
    <w:rsid w:val="00BF028A"/>
    <w:rsid w:val="00BF20ED"/>
    <w:rsid w:val="00BF29D1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5E52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B2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26B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2A1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462"/>
    <w:rsid w:val="00F61D59"/>
    <w:rsid w:val="00F61E74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2BF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E591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232C-79AA-4F01-938A-6EF374A88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07C38-AD37-4C28-BDC6-DF459B518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A27C6-0971-41A5-AB03-5F8D582458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70DB6BC-FA78-47FE-B769-BD2C53B0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1724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9</cp:revision>
  <cp:lastPrinted>2015-03-26T11:21:00Z</cp:lastPrinted>
  <dcterms:created xsi:type="dcterms:W3CDTF">2015-02-20T07:03:00Z</dcterms:created>
  <dcterms:modified xsi:type="dcterms:W3CDTF">2015-03-26T11:22:00Z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